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22677" w14:textId="77777777" w:rsidR="002828C2" w:rsidRPr="002828C2" w:rsidRDefault="008A5918" w:rsidP="00DC1547">
      <w:pPr>
        <w:tabs>
          <w:tab w:val="left" w:pos="820"/>
        </w:tabs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North Pacific </w:t>
      </w:r>
      <w:r w:rsidR="00B874D2">
        <w:rPr>
          <w:b/>
          <w:sz w:val="24"/>
          <w:szCs w:val="24"/>
        </w:rPr>
        <w:t>Albacore</w:t>
      </w:r>
      <w:r w:rsidR="002828C2">
        <w:rPr>
          <w:b/>
          <w:sz w:val="24"/>
          <w:szCs w:val="24"/>
        </w:rPr>
        <w:t xml:space="preserve"> </w:t>
      </w:r>
      <w:r w:rsidR="002828C2" w:rsidRPr="002828C2">
        <w:rPr>
          <w:b/>
          <w:sz w:val="24"/>
          <w:szCs w:val="24"/>
        </w:rPr>
        <w:t xml:space="preserve">Stock </w:t>
      </w:r>
      <w:r w:rsidR="002828C2">
        <w:rPr>
          <w:b/>
          <w:sz w:val="24"/>
          <w:szCs w:val="24"/>
        </w:rPr>
        <w:t>Status</w:t>
      </w:r>
    </w:p>
    <w:p w14:paraId="072A62EC" w14:textId="77777777" w:rsidR="002828C2" w:rsidRPr="002828C2" w:rsidRDefault="002828C2" w:rsidP="00DC1547">
      <w:pPr>
        <w:pStyle w:val="BodyText"/>
        <w:rPr>
          <w:sz w:val="24"/>
          <w:szCs w:val="24"/>
        </w:rPr>
      </w:pPr>
    </w:p>
    <w:p w14:paraId="0021BA5A" w14:textId="44D5B1C5" w:rsidR="002828C2" w:rsidRPr="00CC0C46" w:rsidRDefault="002828C2" w:rsidP="00DC1547">
      <w:pPr>
        <w:pStyle w:val="ListParagraph"/>
        <w:tabs>
          <w:tab w:val="left" w:pos="820"/>
        </w:tabs>
        <w:ind w:left="0" w:right="116"/>
        <w:rPr>
          <w:b/>
        </w:rPr>
      </w:pPr>
      <w:r w:rsidRPr="00CC0C46">
        <w:rPr>
          <w:b/>
        </w:rPr>
        <w:t xml:space="preserve">SC14 noted that no stock assessments were conducted for </w:t>
      </w:r>
      <w:r w:rsidR="00B46256">
        <w:rPr>
          <w:b/>
        </w:rPr>
        <w:t>N</w:t>
      </w:r>
      <w:r w:rsidR="008A5918" w:rsidRPr="00CC0C46">
        <w:rPr>
          <w:b/>
        </w:rPr>
        <w:t xml:space="preserve">orth Pacific </w:t>
      </w:r>
      <w:r w:rsidR="00B46256">
        <w:rPr>
          <w:b/>
        </w:rPr>
        <w:t>albacore</w:t>
      </w:r>
      <w:r w:rsidRPr="00CC0C46">
        <w:rPr>
          <w:b/>
        </w:rPr>
        <w:t xml:space="preserve"> in 2018. Therefore, the st</w:t>
      </w:r>
      <w:r w:rsidR="005A1B92" w:rsidRPr="00CC0C46">
        <w:rPr>
          <w:b/>
        </w:rPr>
        <w:t>ock status descriptions from SC13</w:t>
      </w:r>
      <w:r w:rsidRPr="00CC0C46">
        <w:rPr>
          <w:b/>
        </w:rPr>
        <w:t xml:space="preserve"> are still current</w:t>
      </w:r>
      <w:r w:rsidR="001447E4" w:rsidRPr="00CC0C46">
        <w:rPr>
          <w:b/>
        </w:rPr>
        <w:t xml:space="preserve"> for </w:t>
      </w:r>
      <w:r w:rsidR="001447E4">
        <w:rPr>
          <w:b/>
        </w:rPr>
        <w:t>N</w:t>
      </w:r>
      <w:r w:rsidR="001447E4" w:rsidRPr="00CC0C46">
        <w:rPr>
          <w:b/>
        </w:rPr>
        <w:t xml:space="preserve">orth Pacific </w:t>
      </w:r>
      <w:r w:rsidR="001447E4">
        <w:rPr>
          <w:b/>
        </w:rPr>
        <w:t>albacore</w:t>
      </w:r>
      <w:r w:rsidRPr="00CC0C46">
        <w:rPr>
          <w:b/>
        </w:rPr>
        <w:t>. Updated information on catches was not compiled for and reviewed by</w:t>
      </w:r>
      <w:r w:rsidRPr="00CC0C46">
        <w:rPr>
          <w:b/>
          <w:spacing w:val="-19"/>
        </w:rPr>
        <w:t xml:space="preserve"> </w:t>
      </w:r>
      <w:r w:rsidRPr="00CC0C46">
        <w:rPr>
          <w:b/>
        </w:rPr>
        <w:t>SC14.</w:t>
      </w:r>
      <w:r w:rsidR="00A4664A">
        <w:rPr>
          <w:b/>
        </w:rPr>
        <w:t xml:space="preserve"> </w:t>
      </w:r>
      <w:ins w:id="1" w:author="Sam Taufao" w:date="2018-08-15T11:56:00Z">
        <w:r w:rsidR="00A4664A">
          <w:rPr>
            <w:b/>
          </w:rPr>
          <w:t>[adopted]</w:t>
        </w:r>
      </w:ins>
    </w:p>
    <w:p w14:paraId="28F6AE2B" w14:textId="77777777" w:rsidR="002828C2" w:rsidRPr="002828C2" w:rsidRDefault="002828C2" w:rsidP="00DC1547">
      <w:pPr>
        <w:pStyle w:val="BodyText"/>
        <w:spacing w:before="7"/>
        <w:rPr>
          <w:sz w:val="24"/>
          <w:szCs w:val="24"/>
        </w:rPr>
      </w:pPr>
    </w:p>
    <w:p w14:paraId="1A846631" w14:textId="77777777" w:rsidR="002828C2" w:rsidRPr="002828C2" w:rsidRDefault="00B874D2" w:rsidP="00DC1547">
      <w:pPr>
        <w:tabs>
          <w:tab w:val="left" w:pos="82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>North Pacific Albacore</w:t>
      </w:r>
      <w:r w:rsidR="008A5918">
        <w:rPr>
          <w:b/>
          <w:sz w:val="24"/>
          <w:szCs w:val="24"/>
        </w:rPr>
        <w:t xml:space="preserve"> </w:t>
      </w:r>
      <w:r w:rsidR="002828C2" w:rsidRPr="002828C2">
        <w:rPr>
          <w:b/>
          <w:sz w:val="24"/>
          <w:szCs w:val="24"/>
        </w:rPr>
        <w:t xml:space="preserve">Management </w:t>
      </w:r>
      <w:r w:rsidR="002828C2">
        <w:rPr>
          <w:b/>
          <w:sz w:val="24"/>
          <w:szCs w:val="24"/>
        </w:rPr>
        <w:t>Advice</w:t>
      </w:r>
    </w:p>
    <w:p w14:paraId="64511AFF" w14:textId="77777777" w:rsidR="002828C2" w:rsidRPr="002828C2" w:rsidRDefault="002828C2" w:rsidP="00DC1547">
      <w:pPr>
        <w:pStyle w:val="BodyText"/>
        <w:spacing w:before="11"/>
        <w:rPr>
          <w:sz w:val="24"/>
          <w:szCs w:val="24"/>
        </w:rPr>
      </w:pPr>
    </w:p>
    <w:p w14:paraId="1685A77E" w14:textId="0EA9EB05" w:rsidR="00F219A3" w:rsidRDefault="00B874D2" w:rsidP="00DC1547">
      <w:r w:rsidRPr="00662464">
        <w:rPr>
          <w:rFonts w:cs="Times New Roman"/>
          <w:b/>
        </w:rPr>
        <w:t>SC1</w:t>
      </w:r>
      <w:r>
        <w:rPr>
          <w:rFonts w:cs="Times New Roman"/>
          <w:b/>
        </w:rPr>
        <w:t>4</w:t>
      </w:r>
      <w:r w:rsidRPr="00662464">
        <w:rPr>
          <w:rFonts w:cs="Times New Roman"/>
          <w:b/>
        </w:rPr>
        <w:t xml:space="preserve"> noted that no management advice has been provided since SC1</w:t>
      </w:r>
      <w:r>
        <w:rPr>
          <w:rFonts w:cs="Times New Roman"/>
          <w:b/>
        </w:rPr>
        <w:t>3</w:t>
      </w:r>
      <w:r w:rsidRPr="00B874D2">
        <w:rPr>
          <w:b/>
          <w:sz w:val="24"/>
          <w:szCs w:val="24"/>
        </w:rPr>
        <w:t xml:space="preserve"> </w:t>
      </w:r>
      <w:r w:rsidRPr="002828C2">
        <w:rPr>
          <w:b/>
          <w:sz w:val="24"/>
          <w:szCs w:val="24"/>
        </w:rPr>
        <w:t xml:space="preserve">for </w:t>
      </w:r>
      <w:r w:rsidR="00B46256"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>orth Pacific albacore</w:t>
      </w:r>
      <w:r w:rsidRPr="00662464">
        <w:rPr>
          <w:rFonts w:cs="Times New Roman"/>
          <w:b/>
        </w:rPr>
        <w:t>. Therefore, the advice from SC1</w:t>
      </w:r>
      <w:r>
        <w:rPr>
          <w:rFonts w:cs="Times New Roman"/>
          <w:b/>
        </w:rPr>
        <w:t>3</w:t>
      </w:r>
      <w:r w:rsidRPr="00662464">
        <w:rPr>
          <w:rFonts w:cs="Times New Roman"/>
          <w:b/>
        </w:rPr>
        <w:t xml:space="preserve"> should be maintained, pending a new assessment or other new information.</w:t>
      </w:r>
      <w:bookmarkStart w:id="2" w:name="_Hlk521944878"/>
      <w:r w:rsidRPr="00662464">
        <w:rPr>
          <w:rFonts w:cs="Times New Roman"/>
          <w:b/>
        </w:rPr>
        <w:t xml:space="preserve"> For further information on the management advice and implications from SC1</w:t>
      </w:r>
      <w:r>
        <w:rPr>
          <w:rFonts w:cs="Times New Roman"/>
          <w:b/>
        </w:rPr>
        <w:t>3</w:t>
      </w:r>
      <w:r w:rsidRPr="00662464">
        <w:rPr>
          <w:rFonts w:cs="Times New Roman"/>
          <w:b/>
        </w:rPr>
        <w:t xml:space="preserve">, please see </w:t>
      </w:r>
      <w:hyperlink r:id="rId7" w:history="1">
        <w:r w:rsidRPr="00643A85">
          <w:rPr>
            <w:rStyle w:val="Hyperlink"/>
            <w:rFonts w:cs="Times New Roman"/>
            <w:b/>
          </w:rPr>
          <w:t>http://www.wcpfc.int/node/XXXX</w:t>
        </w:r>
      </w:hyperlink>
      <w:bookmarkEnd w:id="2"/>
      <w:ins w:id="3" w:author="Sam Taufao" w:date="2018-08-15T11:56:00Z">
        <w:r w:rsidR="00A4664A">
          <w:rPr>
            <w:rStyle w:val="Hyperlink"/>
            <w:rFonts w:cs="Times New Roman"/>
            <w:b/>
          </w:rPr>
          <w:t xml:space="preserve"> [adopted]</w:t>
        </w:r>
      </w:ins>
    </w:p>
    <w:sectPr w:rsidR="00F219A3" w:rsidSect="00DC15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A497D9" w14:textId="77777777" w:rsidR="004D6B75" w:rsidRDefault="004D6B75" w:rsidP="00B46256">
      <w:pPr>
        <w:spacing w:after="0" w:line="240" w:lineRule="auto"/>
      </w:pPr>
      <w:r>
        <w:separator/>
      </w:r>
    </w:p>
  </w:endnote>
  <w:endnote w:type="continuationSeparator" w:id="0">
    <w:p w14:paraId="27970EDB" w14:textId="77777777" w:rsidR="004D6B75" w:rsidRDefault="004D6B75" w:rsidP="00B46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16E8E" w14:textId="77777777" w:rsidR="004D6B75" w:rsidRDefault="004D6B75" w:rsidP="00B46256">
      <w:pPr>
        <w:spacing w:after="0" w:line="240" w:lineRule="auto"/>
      </w:pPr>
      <w:r>
        <w:separator/>
      </w:r>
    </w:p>
  </w:footnote>
  <w:footnote w:type="continuationSeparator" w:id="0">
    <w:p w14:paraId="0A76ABA8" w14:textId="77777777" w:rsidR="004D6B75" w:rsidRDefault="004D6B75" w:rsidP="00B46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94D59"/>
    <w:multiLevelType w:val="hybridMultilevel"/>
    <w:tmpl w:val="4B72AD28"/>
    <w:lvl w:ilvl="0" w:tplc="464E731A">
      <w:start w:val="1"/>
      <w:numFmt w:val="lowerLetter"/>
      <w:lvlText w:val="%1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1" w:tplc="2026B3AA">
      <w:numFmt w:val="bullet"/>
      <w:lvlText w:val="•"/>
      <w:lvlJc w:val="left"/>
      <w:pPr>
        <w:ind w:left="1696" w:hanging="720"/>
      </w:pPr>
      <w:rPr>
        <w:rFonts w:hint="default"/>
      </w:rPr>
    </w:lvl>
    <w:lvl w:ilvl="2" w:tplc="0F7ED34E">
      <w:numFmt w:val="bullet"/>
      <w:lvlText w:val="•"/>
      <w:lvlJc w:val="left"/>
      <w:pPr>
        <w:ind w:left="2572" w:hanging="720"/>
      </w:pPr>
      <w:rPr>
        <w:rFonts w:hint="default"/>
      </w:rPr>
    </w:lvl>
    <w:lvl w:ilvl="3" w:tplc="F2703684">
      <w:numFmt w:val="bullet"/>
      <w:lvlText w:val="•"/>
      <w:lvlJc w:val="left"/>
      <w:pPr>
        <w:ind w:left="3448" w:hanging="720"/>
      </w:pPr>
      <w:rPr>
        <w:rFonts w:hint="default"/>
      </w:rPr>
    </w:lvl>
    <w:lvl w:ilvl="4" w:tplc="D18219AE">
      <w:numFmt w:val="bullet"/>
      <w:lvlText w:val="•"/>
      <w:lvlJc w:val="left"/>
      <w:pPr>
        <w:ind w:left="4324" w:hanging="720"/>
      </w:pPr>
      <w:rPr>
        <w:rFonts w:hint="default"/>
      </w:rPr>
    </w:lvl>
    <w:lvl w:ilvl="5" w:tplc="9DD4694C">
      <w:numFmt w:val="bullet"/>
      <w:lvlText w:val="•"/>
      <w:lvlJc w:val="left"/>
      <w:pPr>
        <w:ind w:left="5200" w:hanging="720"/>
      </w:pPr>
      <w:rPr>
        <w:rFonts w:hint="default"/>
      </w:rPr>
    </w:lvl>
    <w:lvl w:ilvl="6" w:tplc="0B0873F2">
      <w:numFmt w:val="bullet"/>
      <w:lvlText w:val="•"/>
      <w:lvlJc w:val="left"/>
      <w:pPr>
        <w:ind w:left="6076" w:hanging="720"/>
      </w:pPr>
      <w:rPr>
        <w:rFonts w:hint="default"/>
      </w:rPr>
    </w:lvl>
    <w:lvl w:ilvl="7" w:tplc="81EA80B4">
      <w:numFmt w:val="bullet"/>
      <w:lvlText w:val="•"/>
      <w:lvlJc w:val="left"/>
      <w:pPr>
        <w:ind w:left="6952" w:hanging="720"/>
      </w:pPr>
      <w:rPr>
        <w:rFonts w:hint="default"/>
      </w:rPr>
    </w:lvl>
    <w:lvl w:ilvl="8" w:tplc="0A8A950E">
      <w:numFmt w:val="bullet"/>
      <w:lvlText w:val="•"/>
      <w:lvlJc w:val="left"/>
      <w:pPr>
        <w:ind w:left="7828" w:hanging="720"/>
      </w:pPr>
      <w:rPr>
        <w:rFonts w:hint="default"/>
      </w:rPr>
    </w:lvl>
  </w:abstractNum>
  <w:abstractNum w:abstractNumId="1" w15:restartNumberingAfterBreak="0">
    <w:nsid w:val="29DB7ABD"/>
    <w:multiLevelType w:val="hybridMultilevel"/>
    <w:tmpl w:val="E1F28E9A"/>
    <w:lvl w:ilvl="0" w:tplc="52666866">
      <w:start w:val="359"/>
      <w:numFmt w:val="decimal"/>
      <w:lvlText w:val="%1."/>
      <w:lvlJc w:val="left"/>
      <w:pPr>
        <w:ind w:left="100" w:hanging="72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EC87876">
      <w:start w:val="1"/>
      <w:numFmt w:val="lowerLetter"/>
      <w:lvlText w:val="%2."/>
      <w:lvlJc w:val="left"/>
      <w:pPr>
        <w:ind w:left="820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</w:rPr>
    </w:lvl>
    <w:lvl w:ilvl="2" w:tplc="DB725152">
      <w:numFmt w:val="bullet"/>
      <w:lvlText w:val="•"/>
      <w:lvlJc w:val="left"/>
      <w:pPr>
        <w:ind w:left="1793" w:hanging="720"/>
      </w:pPr>
      <w:rPr>
        <w:rFonts w:hint="default"/>
      </w:rPr>
    </w:lvl>
    <w:lvl w:ilvl="3" w:tplc="37FC34EA">
      <w:numFmt w:val="bullet"/>
      <w:lvlText w:val="•"/>
      <w:lvlJc w:val="left"/>
      <w:pPr>
        <w:ind w:left="2766" w:hanging="720"/>
      </w:pPr>
      <w:rPr>
        <w:rFonts w:hint="default"/>
      </w:rPr>
    </w:lvl>
    <w:lvl w:ilvl="4" w:tplc="835620C8">
      <w:numFmt w:val="bullet"/>
      <w:lvlText w:val="•"/>
      <w:lvlJc w:val="left"/>
      <w:pPr>
        <w:ind w:left="3740" w:hanging="720"/>
      </w:pPr>
      <w:rPr>
        <w:rFonts w:hint="default"/>
      </w:rPr>
    </w:lvl>
    <w:lvl w:ilvl="5" w:tplc="EEDAA356">
      <w:numFmt w:val="bullet"/>
      <w:lvlText w:val="•"/>
      <w:lvlJc w:val="left"/>
      <w:pPr>
        <w:ind w:left="4713" w:hanging="720"/>
      </w:pPr>
      <w:rPr>
        <w:rFonts w:hint="default"/>
      </w:rPr>
    </w:lvl>
    <w:lvl w:ilvl="6" w:tplc="B14635D8">
      <w:numFmt w:val="bullet"/>
      <w:lvlText w:val="•"/>
      <w:lvlJc w:val="left"/>
      <w:pPr>
        <w:ind w:left="5686" w:hanging="720"/>
      </w:pPr>
      <w:rPr>
        <w:rFonts w:hint="default"/>
      </w:rPr>
    </w:lvl>
    <w:lvl w:ilvl="7" w:tplc="FB20B336">
      <w:numFmt w:val="bullet"/>
      <w:lvlText w:val="•"/>
      <w:lvlJc w:val="left"/>
      <w:pPr>
        <w:ind w:left="6660" w:hanging="720"/>
      </w:pPr>
      <w:rPr>
        <w:rFonts w:hint="default"/>
      </w:rPr>
    </w:lvl>
    <w:lvl w:ilvl="8" w:tplc="A6A6B690">
      <w:numFmt w:val="bullet"/>
      <w:lvlText w:val="•"/>
      <w:lvlJc w:val="left"/>
      <w:pPr>
        <w:ind w:left="7633" w:hanging="720"/>
      </w:pPr>
      <w:rPr>
        <w:rFonts w:hint="default"/>
      </w:rPr>
    </w:lvl>
  </w:abstractNum>
  <w:abstractNum w:abstractNumId="2" w15:restartNumberingAfterBreak="0">
    <w:nsid w:val="3709250E"/>
    <w:multiLevelType w:val="hybridMultilevel"/>
    <w:tmpl w:val="290C3B10"/>
    <w:lvl w:ilvl="0" w:tplc="6BAC2E4A">
      <w:start w:val="1"/>
      <w:numFmt w:val="decimal"/>
      <w:pStyle w:val="WCPFC"/>
      <w:lvlText w:val="%1."/>
      <w:lvlJc w:val="left"/>
      <w:pPr>
        <w:ind w:left="360" w:hanging="360"/>
      </w:pPr>
      <w:rPr>
        <w:rFonts w:hint="default"/>
        <w:sz w:val="22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0A73B2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am Taufao">
    <w15:presenceInfo w15:providerId="None" w15:userId="Sam Taufa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8C2"/>
    <w:rsid w:val="000B6448"/>
    <w:rsid w:val="001447E4"/>
    <w:rsid w:val="0017612F"/>
    <w:rsid w:val="00282164"/>
    <w:rsid w:val="002828C2"/>
    <w:rsid w:val="00497503"/>
    <w:rsid w:val="004D3DAC"/>
    <w:rsid w:val="004D6B75"/>
    <w:rsid w:val="004E5B55"/>
    <w:rsid w:val="005065C1"/>
    <w:rsid w:val="00542CF8"/>
    <w:rsid w:val="005831C5"/>
    <w:rsid w:val="00595704"/>
    <w:rsid w:val="005A1B92"/>
    <w:rsid w:val="005D1027"/>
    <w:rsid w:val="008A5918"/>
    <w:rsid w:val="00961312"/>
    <w:rsid w:val="009A1C25"/>
    <w:rsid w:val="00A4664A"/>
    <w:rsid w:val="00B46256"/>
    <w:rsid w:val="00B54ECF"/>
    <w:rsid w:val="00B874D2"/>
    <w:rsid w:val="00CC0C46"/>
    <w:rsid w:val="00DC1547"/>
    <w:rsid w:val="00E901F7"/>
    <w:rsid w:val="00F21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7B82C2"/>
  <w15:docId w15:val="{2A77D60F-D81F-4ABE-8D06-313C87790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2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828C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2828C2"/>
    <w:rPr>
      <w:rFonts w:ascii="Times New Roman" w:eastAsia="Times New Roman" w:hAnsi="Times New Roman" w:cs="Times New Roman"/>
      <w:b/>
      <w:bCs/>
    </w:rPr>
  </w:style>
  <w:style w:type="paragraph" w:styleId="ListParagraph">
    <w:name w:val="List Paragraph"/>
    <w:basedOn w:val="Normal"/>
    <w:uiPriority w:val="1"/>
    <w:qFormat/>
    <w:rsid w:val="002828C2"/>
    <w:pPr>
      <w:widowControl w:val="0"/>
      <w:autoSpaceDE w:val="0"/>
      <w:autoSpaceDN w:val="0"/>
      <w:spacing w:after="0" w:line="240" w:lineRule="auto"/>
      <w:ind w:left="100"/>
      <w:jc w:val="both"/>
    </w:pPr>
    <w:rPr>
      <w:rFonts w:ascii="Times New Roman" w:eastAsia="Times New Roman" w:hAnsi="Times New Roman" w:cs="Times New Roman"/>
    </w:rPr>
  </w:style>
  <w:style w:type="character" w:styleId="Hyperlink">
    <w:name w:val="Hyperlink"/>
    <w:basedOn w:val="DefaultParagraphFont"/>
    <w:uiPriority w:val="99"/>
    <w:unhideWhenUsed/>
    <w:rsid w:val="002828C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874D2"/>
    <w:rPr>
      <w:color w:val="808080"/>
      <w:shd w:val="clear" w:color="auto" w:fill="E6E6E6"/>
    </w:rPr>
  </w:style>
  <w:style w:type="paragraph" w:customStyle="1" w:styleId="WCPFC">
    <w:name w:val="WCPFC"/>
    <w:link w:val="WCPFCChar"/>
    <w:qFormat/>
    <w:rsid w:val="00B874D2"/>
    <w:pPr>
      <w:numPr>
        <w:numId w:val="3"/>
      </w:numPr>
      <w:snapToGrid w:val="0"/>
      <w:spacing w:after="240" w:line="240" w:lineRule="auto"/>
      <w:ind w:left="0" w:firstLine="0"/>
      <w:jc w:val="both"/>
    </w:pPr>
    <w:rPr>
      <w:rFonts w:ascii="Times New Roman" w:hAnsi="Times New Roman"/>
      <w:lang w:val="en-NZ" w:eastAsia="en-NZ"/>
    </w:rPr>
  </w:style>
  <w:style w:type="character" w:customStyle="1" w:styleId="WCPFCChar">
    <w:name w:val="WCPFC Char"/>
    <w:basedOn w:val="DefaultParagraphFont"/>
    <w:link w:val="WCPFC"/>
    <w:rsid w:val="00B874D2"/>
    <w:rPr>
      <w:rFonts w:ascii="Times New Roman" w:hAnsi="Times New Roman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B46256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46256"/>
  </w:style>
  <w:style w:type="paragraph" w:styleId="Footer">
    <w:name w:val="footer"/>
    <w:basedOn w:val="Normal"/>
    <w:link w:val="FooterChar"/>
    <w:uiPriority w:val="99"/>
    <w:unhideWhenUsed/>
    <w:rsid w:val="00B46256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462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cpfc.int/node/XXX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National Marine Fisheries Svc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 Brodziak</dc:creator>
  <cp:lastModifiedBy>Anthony J. Beeching</cp:lastModifiedBy>
  <cp:revision>2</cp:revision>
  <dcterms:created xsi:type="dcterms:W3CDTF">2018-08-15T02:42:00Z</dcterms:created>
  <dcterms:modified xsi:type="dcterms:W3CDTF">2018-08-15T02:42:00Z</dcterms:modified>
</cp:coreProperties>
</file>